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D624C7">
        <w:trPr>
          <w:trHeight w:val="1814"/>
        </w:trPr>
        <w:tc>
          <w:tcPr>
            <w:tcW w:w="1671" w:type="pct"/>
            <w:vAlign w:val="center"/>
          </w:tcPr>
          <w:p w14:paraId="74A3FAB6" w14:textId="77777777" w:rsidR="00D94D31" w:rsidRPr="00D94D31" w:rsidRDefault="00D94D31" w:rsidP="00D94D31">
            <w:pPr>
              <w:keepNext/>
              <w:spacing w:beforeLines="0" w:before="0"/>
              <w:jc w:val="left"/>
              <w:outlineLvl w:val="0"/>
              <w:rPr>
                <w:b/>
                <w:bCs/>
                <w:color w:val="00558C"/>
                <w:sz w:val="32"/>
                <w:szCs w:val="32"/>
              </w:rPr>
            </w:pPr>
            <w:r w:rsidRPr="00D94D31">
              <w:rPr>
                <w:b/>
                <w:bCs/>
                <w:color w:val="00558C"/>
                <w:sz w:val="32"/>
                <w:szCs w:val="32"/>
              </w:rPr>
              <w:t>IALA COUNCIL</w:t>
            </w:r>
          </w:p>
          <w:p w14:paraId="51D61C71" w14:textId="2552DEBC" w:rsidR="00D94D31" w:rsidRPr="00D94D31" w:rsidRDefault="004D53CC" w:rsidP="00814875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  <w:r>
              <w:rPr>
                <w:b/>
                <w:color w:val="00558C"/>
                <w:sz w:val="32"/>
                <w:szCs w:val="32"/>
              </w:rPr>
              <w:t>7</w:t>
            </w:r>
            <w:r w:rsidR="00EE06D1">
              <w:rPr>
                <w:b/>
                <w:color w:val="00558C"/>
                <w:sz w:val="32"/>
                <w:szCs w:val="32"/>
              </w:rPr>
              <w:t>0</w:t>
            </w:r>
            <w:r w:rsidRPr="004D53CC">
              <w:rPr>
                <w:b/>
                <w:color w:val="00558C"/>
                <w:sz w:val="32"/>
                <w:szCs w:val="32"/>
                <w:vertAlign w:val="superscript"/>
              </w:rPr>
              <w:t>th</w:t>
            </w:r>
            <w:r w:rsidR="000567DF">
              <w:rPr>
                <w:b/>
                <w:color w:val="00558C"/>
                <w:sz w:val="32"/>
                <w:szCs w:val="32"/>
              </w:rPr>
              <w:t xml:space="preserve"> </w:t>
            </w:r>
            <w:r w:rsidR="00D94D31" w:rsidRPr="00D94D31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1DFF55B7" wp14:editId="4AEB2C4A">
                  <wp:simplePos x="0" y="0"/>
                  <wp:positionH relativeFrom="column">
                    <wp:posOffset>158842</wp:posOffset>
                  </wp:positionH>
                  <wp:positionV relativeFrom="paragraph">
                    <wp:posOffset>40323</wp:posOffset>
                  </wp:positionV>
                  <wp:extent cx="1536382" cy="1086139"/>
                  <wp:effectExtent l="0" t="0" r="6985" b="0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82" cy="108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7F6E3EB3" w14:textId="2D3F5018" w:rsidR="000567DF" w:rsidRPr="00B32039" w:rsidRDefault="004D53CC" w:rsidP="000567DF">
            <w:pPr>
              <w:keepNext/>
              <w:spacing w:beforeLines="0" w:before="0"/>
              <w:jc w:val="right"/>
              <w:outlineLvl w:val="0"/>
              <w:rPr>
                <w:b/>
                <w:bCs/>
                <w:color w:val="00558C"/>
                <w:sz w:val="28"/>
                <w:szCs w:val="28"/>
              </w:rPr>
            </w:pPr>
            <w:r>
              <w:rPr>
                <w:b/>
                <w:bCs/>
                <w:color w:val="00558C"/>
                <w:sz w:val="28"/>
                <w:szCs w:val="28"/>
              </w:rPr>
              <w:t>Date</w:t>
            </w:r>
          </w:p>
          <w:p w14:paraId="43684CF1" w14:textId="1169BED3" w:rsidR="000567DF" w:rsidRPr="00E2462D" w:rsidRDefault="004D53CC" w:rsidP="000567DF">
            <w:pPr>
              <w:spacing w:beforeLines="0" w:before="0"/>
              <w:jc w:val="right"/>
              <w:rPr>
                <w:b/>
                <w:color w:val="00558C"/>
                <w:sz w:val="28"/>
                <w:szCs w:val="28"/>
              </w:rPr>
            </w:pPr>
            <w:r>
              <w:rPr>
                <w:b/>
                <w:color w:val="00558C"/>
                <w:sz w:val="28"/>
                <w:szCs w:val="28"/>
              </w:rPr>
              <w:t>Town</w:t>
            </w:r>
          </w:p>
          <w:p w14:paraId="63B56CF0" w14:textId="693EF528" w:rsidR="00D94D31" w:rsidRPr="00D94D31" w:rsidRDefault="004D53CC" w:rsidP="000567DF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  <w:r>
              <w:rPr>
                <w:b/>
                <w:color w:val="00558C"/>
                <w:sz w:val="28"/>
                <w:szCs w:val="28"/>
              </w:rPr>
              <w:t>Country</w:t>
            </w:r>
          </w:p>
        </w:tc>
      </w:tr>
    </w:tbl>
    <w:p w14:paraId="19D81888" w14:textId="39CEA55B" w:rsidR="000E3DDA" w:rsidRDefault="004D53CC" w:rsidP="00F25E93">
      <w:pPr>
        <w:pStyle w:val="Heading1"/>
      </w:pPr>
      <w:r>
        <w:t>Agenda Number</w:t>
      </w:r>
      <w:r w:rsidR="00D13600">
        <w:t xml:space="preserve"> – </w:t>
      </w:r>
      <w:r>
        <w:t>TITLE</w:t>
      </w:r>
    </w:p>
    <w:p w14:paraId="257B9419" w14:textId="111418E2" w:rsidR="003C6CE7" w:rsidRPr="00A52A6C" w:rsidRDefault="004D53CC" w:rsidP="00A52A6C">
      <w:pPr>
        <w:jc w:val="right"/>
        <w:rPr>
          <w:b/>
          <w:i/>
          <w:color w:val="00558C"/>
          <w:sz w:val="24"/>
          <w:szCs w:val="24"/>
        </w:rPr>
      </w:pPr>
      <w:r>
        <w:rPr>
          <w:b/>
          <w:i/>
          <w:color w:val="00558C"/>
          <w:sz w:val="24"/>
          <w:szCs w:val="24"/>
        </w:rPr>
        <w:t>Agenda No.</w:t>
      </w:r>
      <w:r w:rsidR="00D13600" w:rsidRPr="00A52A6C">
        <w:rPr>
          <w:b/>
          <w:i/>
          <w:color w:val="00558C"/>
          <w:sz w:val="24"/>
          <w:szCs w:val="24"/>
        </w:rPr>
        <w:t xml:space="preserve"> – </w:t>
      </w:r>
      <w:r>
        <w:rPr>
          <w:b/>
          <w:i/>
          <w:color w:val="00558C"/>
          <w:sz w:val="24"/>
          <w:szCs w:val="24"/>
        </w:rPr>
        <w:t>Title</w:t>
      </w:r>
    </w:p>
    <w:p w14:paraId="5DA4D865" w14:textId="1A910AD6" w:rsidR="00F0252C" w:rsidRPr="00F0252C" w:rsidRDefault="007955A8" w:rsidP="00F0252C">
      <w:pPr>
        <w:pStyle w:val="Heading1"/>
        <w:spacing w:before="240"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Proposed </w:t>
      </w:r>
      <w:r w:rsidR="00BA1863">
        <w:rPr>
          <w:bCs/>
          <w:sz w:val="28"/>
          <w:szCs w:val="28"/>
          <w:u w:val="single"/>
        </w:rPr>
        <w:t>changes to VTS Committee tasks</w:t>
      </w:r>
    </w:p>
    <w:p w14:paraId="207FE666" w14:textId="1D4AC4AA" w:rsidR="00E2462D" w:rsidRDefault="00E2462D" w:rsidP="00907B02">
      <w:pPr>
        <w:pStyle w:val="Heading1"/>
        <w:keepNext/>
        <w:tabs>
          <w:tab w:val="left" w:pos="567"/>
          <w:tab w:val="left" w:pos="851"/>
        </w:tabs>
        <w:spacing w:before="240" w:after="240"/>
        <w:jc w:val="left"/>
      </w:pPr>
      <w:r w:rsidRPr="000D0CB8">
        <w:t>INTRODUCTION</w:t>
      </w:r>
    </w:p>
    <w:p w14:paraId="1A07A327" w14:textId="77777777" w:rsidR="00B023E6" w:rsidRDefault="00CF1095" w:rsidP="00F0252C">
      <w:pPr>
        <w:pStyle w:val="Heading1"/>
        <w:spacing w:before="144"/>
        <w:ind w:right="-2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The VTS Committee proposes </w:t>
      </w:r>
      <w:r w:rsidR="00817033">
        <w:rPr>
          <w:b w:val="0"/>
          <w:color w:val="auto"/>
          <w:sz w:val="22"/>
          <w:szCs w:val="22"/>
        </w:rPr>
        <w:t>that its</w:t>
      </w:r>
      <w:r>
        <w:rPr>
          <w:b w:val="0"/>
          <w:color w:val="auto"/>
          <w:sz w:val="22"/>
          <w:szCs w:val="22"/>
        </w:rPr>
        <w:t xml:space="preserve"> work programme for the period 2018 to 2022 is amended to result in</w:t>
      </w:r>
      <w:r w:rsidR="00B023E6">
        <w:rPr>
          <w:b w:val="0"/>
          <w:color w:val="auto"/>
          <w:sz w:val="22"/>
          <w:szCs w:val="22"/>
        </w:rPr>
        <w:t>:</w:t>
      </w:r>
    </w:p>
    <w:p w14:paraId="3D4EF618" w14:textId="4690A2AF" w:rsidR="00B023E6" w:rsidRDefault="00CF1095" w:rsidP="00B023E6">
      <w:pPr>
        <w:pStyle w:val="Heading1"/>
        <w:numPr>
          <w:ilvl w:val="0"/>
          <w:numId w:val="22"/>
        </w:numPr>
        <w:spacing w:before="144"/>
        <w:ind w:right="-2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merging of </w:t>
      </w:r>
      <w:r w:rsidR="005935FC">
        <w:rPr>
          <w:b w:val="0"/>
          <w:color w:val="auto"/>
          <w:sz w:val="22"/>
          <w:szCs w:val="22"/>
        </w:rPr>
        <w:t xml:space="preserve">task 1.2.7 into task 1.2.4 which are both </w:t>
      </w:r>
      <w:r>
        <w:rPr>
          <w:b w:val="0"/>
          <w:color w:val="auto"/>
          <w:sz w:val="22"/>
          <w:szCs w:val="22"/>
        </w:rPr>
        <w:t>related to the e-Navigation Maritime Services</w:t>
      </w:r>
      <w:r w:rsidR="00B023E6">
        <w:rPr>
          <w:b w:val="0"/>
          <w:color w:val="auto"/>
          <w:sz w:val="22"/>
          <w:szCs w:val="22"/>
        </w:rPr>
        <w:t>,</w:t>
      </w:r>
      <w:r>
        <w:rPr>
          <w:b w:val="0"/>
          <w:color w:val="auto"/>
          <w:sz w:val="22"/>
          <w:szCs w:val="22"/>
        </w:rPr>
        <w:t xml:space="preserve"> </w:t>
      </w:r>
    </w:p>
    <w:p w14:paraId="787B8AD0" w14:textId="11F228ED" w:rsidR="00CF1095" w:rsidRDefault="00CF1095" w:rsidP="00B023E6">
      <w:pPr>
        <w:pStyle w:val="Heading1"/>
        <w:numPr>
          <w:ilvl w:val="0"/>
          <w:numId w:val="22"/>
        </w:numPr>
        <w:spacing w:before="144"/>
        <w:ind w:right="-2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deletion of task </w:t>
      </w:r>
      <w:r w:rsidR="005935FC">
        <w:rPr>
          <w:b w:val="0"/>
          <w:color w:val="auto"/>
          <w:sz w:val="22"/>
          <w:szCs w:val="22"/>
        </w:rPr>
        <w:t xml:space="preserve">3.3.3 </w:t>
      </w:r>
      <w:r>
        <w:rPr>
          <w:b w:val="0"/>
          <w:color w:val="auto"/>
          <w:sz w:val="22"/>
          <w:szCs w:val="22"/>
        </w:rPr>
        <w:t xml:space="preserve">related to the preparation of a </w:t>
      </w:r>
      <w:r w:rsidRPr="00CF1095">
        <w:rPr>
          <w:b w:val="0"/>
          <w:color w:val="auto"/>
          <w:sz w:val="22"/>
          <w:szCs w:val="22"/>
        </w:rPr>
        <w:t>VTS Training Manual to complement</w:t>
      </w:r>
      <w:r>
        <w:rPr>
          <w:b w:val="0"/>
          <w:color w:val="auto"/>
          <w:sz w:val="22"/>
          <w:szCs w:val="22"/>
        </w:rPr>
        <w:t xml:space="preserve"> IALA Recommendation R0103 (V-103)</w:t>
      </w:r>
      <w:r w:rsidRPr="00CF1095">
        <w:rPr>
          <w:b w:val="0"/>
          <w:color w:val="auto"/>
          <w:sz w:val="22"/>
          <w:szCs w:val="22"/>
        </w:rPr>
        <w:t xml:space="preserve"> and its model courses</w:t>
      </w:r>
      <w:r>
        <w:rPr>
          <w:b w:val="0"/>
          <w:color w:val="auto"/>
          <w:sz w:val="22"/>
          <w:szCs w:val="22"/>
        </w:rPr>
        <w:t>.</w:t>
      </w:r>
    </w:p>
    <w:p w14:paraId="2D115BB1" w14:textId="06445AC9" w:rsidR="00E2462D" w:rsidRDefault="00032AAA" w:rsidP="00AF7D34">
      <w:pPr>
        <w:pStyle w:val="Heading1"/>
        <w:keepNext/>
        <w:tabs>
          <w:tab w:val="left" w:pos="567"/>
          <w:tab w:val="left" w:pos="851"/>
        </w:tabs>
        <w:spacing w:before="240" w:after="240"/>
        <w:ind w:right="-2"/>
        <w:jc w:val="left"/>
      </w:pPr>
      <w:r>
        <w:t>DISCUSSION</w:t>
      </w:r>
    </w:p>
    <w:p w14:paraId="313484C5" w14:textId="3EF61DF5" w:rsidR="00CF1095" w:rsidRDefault="00CF1095" w:rsidP="00CF1095">
      <w:pPr>
        <w:pStyle w:val="Heading1"/>
        <w:spacing w:before="144"/>
        <w:ind w:right="-2"/>
        <w:rPr>
          <w:rFonts w:ascii="Calibri" w:hAnsi="Calibri"/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The objective of task 1.2.7 was to identify present and potential Maritime Services (MS) other than MS 1, 2 and 3 delivered by VTS. The VTS Committee was intending to develop a set of criteria and conditions for Competent Authorities and VTS Authorities to decide on the harmonized implementation and operation such MS’s. </w:t>
      </w:r>
    </w:p>
    <w:p w14:paraId="472C4A88" w14:textId="1AEEA303" w:rsidR="00F0252C" w:rsidRDefault="00F0252C" w:rsidP="00F0252C">
      <w:pPr>
        <w:rPr>
          <w:lang w:val="en-US"/>
        </w:rPr>
      </w:pPr>
      <w:r>
        <w:t xml:space="preserve">The </w:t>
      </w:r>
      <w:r w:rsidR="007955A8">
        <w:t>C</w:t>
      </w:r>
      <w:r>
        <w:t xml:space="preserve">ommittee </w:t>
      </w:r>
      <w:r>
        <w:rPr>
          <w:lang w:val="en-US"/>
        </w:rPr>
        <w:t xml:space="preserve">discussed the objectives of </w:t>
      </w:r>
      <w:r w:rsidR="00A87A51">
        <w:rPr>
          <w:lang w:val="en-US"/>
        </w:rPr>
        <w:t>task 1.2.7</w:t>
      </w:r>
      <w:r>
        <w:rPr>
          <w:lang w:val="en-US"/>
        </w:rPr>
        <w:t xml:space="preserve"> and </w:t>
      </w:r>
      <w:r w:rsidR="007955A8">
        <w:rPr>
          <w:lang w:val="en-US"/>
        </w:rPr>
        <w:t>could</w:t>
      </w:r>
      <w:r>
        <w:rPr>
          <w:lang w:val="en-US"/>
        </w:rPr>
        <w:t xml:space="preserve"> not see the benefit of </w:t>
      </w:r>
      <w:r w:rsidR="007955A8">
        <w:rPr>
          <w:lang w:val="en-US"/>
        </w:rPr>
        <w:t>such a</w:t>
      </w:r>
      <w:r>
        <w:rPr>
          <w:lang w:val="en-US"/>
        </w:rPr>
        <w:t xml:space="preserve"> new guideline</w:t>
      </w:r>
      <w:r w:rsidR="007955A8">
        <w:rPr>
          <w:lang w:val="en-US"/>
        </w:rPr>
        <w:t xml:space="preserve"> at the current time</w:t>
      </w:r>
      <w:r>
        <w:rPr>
          <w:lang w:val="en-US"/>
        </w:rPr>
        <w:t>.</w:t>
      </w:r>
      <w:r w:rsidR="00CF1095">
        <w:rPr>
          <w:lang w:val="en-US"/>
        </w:rPr>
        <w:t xml:space="preserve"> </w:t>
      </w:r>
      <w:r>
        <w:rPr>
          <w:lang w:val="en-US"/>
        </w:rPr>
        <w:t xml:space="preserve">The Committee considered that it would be more appropriate to include descriptions of VTS related MS's, in the Guideline on Maritime Services </w:t>
      </w:r>
      <w:r w:rsidR="00A87A51">
        <w:rPr>
          <w:lang w:val="en-US"/>
        </w:rPr>
        <w:t xml:space="preserve">which will be </w:t>
      </w:r>
      <w:r>
        <w:rPr>
          <w:lang w:val="en-US"/>
        </w:rPr>
        <w:t>developed under task 1.2.4.</w:t>
      </w:r>
    </w:p>
    <w:p w14:paraId="7B345EAA" w14:textId="507701DD" w:rsidR="00CF1095" w:rsidRPr="00CF1095" w:rsidRDefault="00CF1095" w:rsidP="00CF1095">
      <w:pPr>
        <w:rPr>
          <w:lang w:val="en-US"/>
        </w:rPr>
      </w:pPr>
      <w:r>
        <w:rPr>
          <w:lang w:val="en-US"/>
        </w:rPr>
        <w:t>The objective of task 3.3.3 was to p</w:t>
      </w:r>
      <w:proofErr w:type="spellStart"/>
      <w:r w:rsidRPr="00CF1095">
        <w:t>roduce</w:t>
      </w:r>
      <w:proofErr w:type="spellEnd"/>
      <w:r w:rsidRPr="00CF1095">
        <w:t xml:space="preserve"> a VTS Training Manual to complement </w:t>
      </w:r>
      <w:r>
        <w:t>IALA Recommendation R010</w:t>
      </w:r>
      <w:r w:rsidR="00A87A51">
        <w:t>3</w:t>
      </w:r>
      <w:r>
        <w:t xml:space="preserve"> (V-103) and</w:t>
      </w:r>
      <w:r w:rsidRPr="00CF1095">
        <w:t xml:space="preserve"> its</w:t>
      </w:r>
      <w:r w:rsidR="00A87A51">
        <w:t xml:space="preserve"> associated</w:t>
      </w:r>
      <w:r w:rsidRPr="00CF1095">
        <w:t xml:space="preserve"> model courses</w:t>
      </w:r>
      <w:r>
        <w:t xml:space="preserve">. </w:t>
      </w:r>
      <w:r w:rsidR="009B34F5">
        <w:t>The Committee reviewed the scope of this task and determined that there was no</w:t>
      </w:r>
      <w:r w:rsidR="00A87A51">
        <w:t xml:space="preserve"> longer</w:t>
      </w:r>
      <w:r w:rsidR="009B34F5">
        <w:t xml:space="preserve"> </w:t>
      </w:r>
      <w:r w:rsidRPr="00CF1095">
        <w:rPr>
          <w:lang w:val="en-US"/>
        </w:rPr>
        <w:t xml:space="preserve">a compelling need for a VTS Training </w:t>
      </w:r>
      <w:ins w:id="0" w:author="Plenary Room" w:date="2019-09-27T09:07:00Z">
        <w:r w:rsidR="0039734A">
          <w:rPr>
            <w:lang w:val="en-US"/>
          </w:rPr>
          <w:t>M</w:t>
        </w:r>
      </w:ins>
      <w:del w:id="1" w:author="Plenary Room" w:date="2019-09-27T09:07:00Z">
        <w:r w:rsidRPr="00CF1095" w:rsidDel="0039734A">
          <w:rPr>
            <w:lang w:val="en-US"/>
          </w:rPr>
          <w:delText>m</w:delText>
        </w:r>
      </w:del>
      <w:r w:rsidRPr="00CF1095">
        <w:rPr>
          <w:lang w:val="en-US"/>
        </w:rPr>
        <w:t>anual</w:t>
      </w:r>
      <w:r w:rsidR="00B023E6">
        <w:rPr>
          <w:lang w:val="en-US"/>
        </w:rPr>
        <w:t xml:space="preserve"> and that the task may be deleted.</w:t>
      </w:r>
    </w:p>
    <w:p w14:paraId="1E3CB93F" w14:textId="3F13D630" w:rsidR="00CF1095" w:rsidRPr="00CF1095" w:rsidRDefault="009B34F5" w:rsidP="00F0252C">
      <w:pPr>
        <w:rPr>
          <w:lang w:val="en-US"/>
        </w:rPr>
      </w:pPr>
      <w:r>
        <w:rPr>
          <w:lang w:val="en-US"/>
        </w:rPr>
        <w:t>A</w:t>
      </w:r>
      <w:r w:rsidR="00CF1095" w:rsidRPr="00CF1095">
        <w:rPr>
          <w:lang w:val="en-US"/>
        </w:rPr>
        <w:t>ll VTS training documentation is available digitally and spread throughout the maritime world.</w:t>
      </w:r>
      <w:r>
        <w:rPr>
          <w:lang w:val="en-US"/>
        </w:rPr>
        <w:t xml:space="preserve"> Additionally, the IALA VTS Manual </w:t>
      </w:r>
      <w:r w:rsidR="00CF1095" w:rsidRPr="00CF1095">
        <w:rPr>
          <w:lang w:val="en-US"/>
        </w:rPr>
        <w:t>include</w:t>
      </w:r>
      <w:r>
        <w:rPr>
          <w:lang w:val="en-US"/>
        </w:rPr>
        <w:t>s</w:t>
      </w:r>
      <w:r w:rsidR="00CF1095" w:rsidRPr="00CF1095">
        <w:rPr>
          <w:lang w:val="en-US"/>
        </w:rPr>
        <w:t xml:space="preserve"> sections on VTS training </w:t>
      </w:r>
      <w:del w:id="2" w:author="Plenary Room" w:date="2019-09-27T09:06:00Z">
        <w:r w:rsidR="00A87A51" w:rsidDel="0039734A">
          <w:rPr>
            <w:lang w:val="en-US"/>
          </w:rPr>
          <w:delText xml:space="preserve"> </w:delText>
        </w:r>
      </w:del>
      <w:r w:rsidR="00A87A51">
        <w:rPr>
          <w:lang w:val="en-US"/>
        </w:rPr>
        <w:t xml:space="preserve">and </w:t>
      </w:r>
      <w:r>
        <w:rPr>
          <w:lang w:val="en-US"/>
        </w:rPr>
        <w:t xml:space="preserve">makes </w:t>
      </w:r>
      <w:r w:rsidR="00A87A51">
        <w:rPr>
          <w:lang w:val="en-US"/>
        </w:rPr>
        <w:t xml:space="preserve">clear </w:t>
      </w:r>
      <w:r w:rsidR="00CF1095" w:rsidRPr="00CF1095">
        <w:rPr>
          <w:lang w:val="en-US"/>
        </w:rPr>
        <w:t xml:space="preserve">reference to all relevant </w:t>
      </w:r>
      <w:r w:rsidR="00A87A51">
        <w:rPr>
          <w:lang w:val="en-US"/>
        </w:rPr>
        <w:t xml:space="preserve">IALA </w:t>
      </w:r>
      <w:r w:rsidR="00CF1095" w:rsidRPr="00CF1095">
        <w:rPr>
          <w:lang w:val="en-US"/>
        </w:rPr>
        <w:t>training documentation</w:t>
      </w:r>
      <w:r w:rsidR="00E0739C">
        <w:rPr>
          <w:lang w:val="en-US"/>
        </w:rPr>
        <w:t>.</w:t>
      </w:r>
    </w:p>
    <w:p w14:paraId="36C2E806" w14:textId="16C948F7" w:rsidR="00611D97" w:rsidRPr="00907B02" w:rsidRDefault="00611D97" w:rsidP="004C4C2F">
      <w:pPr>
        <w:pStyle w:val="Heading1"/>
        <w:keepNext/>
        <w:tabs>
          <w:tab w:val="left" w:pos="567"/>
          <w:tab w:val="left" w:pos="851"/>
        </w:tabs>
        <w:spacing w:before="240" w:after="240"/>
        <w:ind w:right="-2"/>
      </w:pPr>
      <w:r w:rsidRPr="00907B02">
        <w:t>THE COUNCIL IS REQUESTED TO</w:t>
      </w:r>
    </w:p>
    <w:p w14:paraId="63971014" w14:textId="5E215EB9" w:rsidR="009B34F5" w:rsidRDefault="009B34F5" w:rsidP="009B34F5">
      <w:pPr>
        <w:pStyle w:val="ListParagraph"/>
        <w:numPr>
          <w:ilvl w:val="0"/>
          <w:numId w:val="21"/>
        </w:numPr>
      </w:pPr>
      <w:r>
        <w:t>Approve the merging of task 1.2.7 into task 1.2.4.</w:t>
      </w:r>
    </w:p>
    <w:p w14:paraId="1AD61C10" w14:textId="008F6BFB" w:rsidR="009B34F5" w:rsidRDefault="009B34F5" w:rsidP="009B34F5">
      <w:pPr>
        <w:pStyle w:val="ListParagraph"/>
        <w:numPr>
          <w:ilvl w:val="0"/>
          <w:numId w:val="21"/>
        </w:numPr>
      </w:pPr>
      <w:r>
        <w:t xml:space="preserve">Approve the deletion of </w:t>
      </w:r>
      <w:ins w:id="3" w:author="Plenary Room" w:date="2019-09-27T09:07:00Z">
        <w:r w:rsidR="0039734A">
          <w:t xml:space="preserve">task </w:t>
        </w:r>
      </w:ins>
      <w:bookmarkStart w:id="4" w:name="_GoBack"/>
      <w:bookmarkEnd w:id="4"/>
      <w:r>
        <w:t>3.3.3.</w:t>
      </w:r>
    </w:p>
    <w:p w14:paraId="5EFE93EE" w14:textId="677DECF2" w:rsidR="00E45B59" w:rsidRDefault="00E45B59" w:rsidP="000D0CB8">
      <w:pPr>
        <w:spacing w:beforeLines="0" w:before="0"/>
      </w:pPr>
    </w:p>
    <w:sectPr w:rsidR="00E45B59" w:rsidSect="00560F56">
      <w:headerReference w:type="even" r:id="rId9"/>
      <w:headerReference w:type="default" r:id="rId10"/>
      <w:headerReference w:type="first" r:id="rId11"/>
      <w:pgSz w:w="11906" w:h="16838"/>
      <w:pgMar w:top="1134" w:right="1418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E2C2C" w14:textId="77777777" w:rsidR="0003185E" w:rsidRDefault="0003185E" w:rsidP="00F25E93">
      <w:r>
        <w:separator/>
      </w:r>
    </w:p>
  </w:endnote>
  <w:endnote w:type="continuationSeparator" w:id="0">
    <w:p w14:paraId="6A3570F4" w14:textId="77777777" w:rsidR="0003185E" w:rsidRDefault="0003185E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17E25" w14:textId="77777777" w:rsidR="0003185E" w:rsidRDefault="0003185E" w:rsidP="00F25E93">
      <w:r>
        <w:separator/>
      </w:r>
    </w:p>
  </w:footnote>
  <w:footnote w:type="continuationSeparator" w:id="0">
    <w:p w14:paraId="38636743" w14:textId="77777777" w:rsidR="0003185E" w:rsidRDefault="0003185E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720C0" w14:textId="570E86C2" w:rsidR="006C1864" w:rsidRDefault="0039734A" w:rsidP="006C1864">
    <w:pPr>
      <w:pStyle w:val="Header"/>
      <w:spacing w:beforeLines="0" w:before="0"/>
    </w:pPr>
    <w:r>
      <w:rPr>
        <w:noProof/>
      </w:rPr>
      <w:pict w14:anchorId="4D3A77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72079" o:spid="_x0000_s2051" type="#_x0000_t136" style="position:absolute;left:0;text-align:left;margin-left:0;margin-top:0;width:399.6pt;height:239.7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1864" w:rsidRPr="006F4304"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1D3424" w:rsidRPr="006F4304">
      <w:t>C</w:t>
    </w:r>
    <w:r w:rsidR="000B55BE" w:rsidRPr="000B55BE">
      <w:rPr>
        <w:highlight w:val="yellow"/>
      </w:rPr>
      <w:t>xx</w:t>
    </w:r>
    <w:proofErr w:type="spellEnd"/>
  </w:p>
  <w:p w14:paraId="0E33D111" w14:textId="77777777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73AAA" w14:textId="1EBFF811" w:rsidR="00804843" w:rsidRDefault="0039734A" w:rsidP="006C1864">
    <w:pPr>
      <w:pStyle w:val="Header"/>
      <w:spacing w:beforeLines="0" w:before="0"/>
      <w:jc w:val="right"/>
    </w:pPr>
    <w:r>
      <w:rPr>
        <w:noProof/>
      </w:rPr>
      <w:pict w14:anchorId="17832F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72080" o:spid="_x0000_s2052" type="#_x0000_t136" style="position:absolute;left:0;text-align:left;margin-left:0;margin-top:0;width:399.6pt;height:239.7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1864" w:rsidRPr="006F4304"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740F02D7" wp14:editId="65205BA1">
          <wp:simplePos x="0" y="0"/>
          <wp:positionH relativeFrom="column">
            <wp:posOffset>5875480</wp:posOffset>
          </wp:positionH>
          <wp:positionV relativeFrom="paragraph">
            <wp:posOffset>-174449</wp:posOffset>
          </wp:positionV>
          <wp:extent cx="557719" cy="557719"/>
          <wp:effectExtent l="0" t="0" r="0" b="0"/>
          <wp:wrapSquare wrapText="bothSides"/>
          <wp:docPr id="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C45F13">
      <w:t>5</w:t>
    </w:r>
    <w:r w:rsidR="001D3424" w:rsidRPr="006F4304">
      <w:t>-</w:t>
    </w:r>
    <w:r w:rsidR="000567DF">
      <w:t>11.3.</w:t>
    </w:r>
    <w:r w:rsidR="00814875">
      <w:t>1</w:t>
    </w:r>
  </w:p>
  <w:p w14:paraId="07A278BD" w14:textId="77777777" w:rsidR="006C1864" w:rsidRDefault="006C1864" w:rsidP="006C1864">
    <w:pPr>
      <w:pStyle w:val="Header"/>
      <w:spacing w:beforeLines="0" w:befor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D38D2" w14:textId="2BD5DAA3" w:rsidR="00560F56" w:rsidRDefault="0039734A" w:rsidP="00560F56">
    <w:pPr>
      <w:pStyle w:val="Header"/>
      <w:jc w:val="right"/>
    </w:pPr>
    <w:r>
      <w:rPr>
        <w:noProof/>
      </w:rPr>
      <w:pict w14:anchorId="137E98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72078" o:spid="_x0000_s2050" type="#_x0000_t136" style="position:absolute;left:0;text-align:left;margin-left:0;margin-top:0;width:399.6pt;height:239.7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907B02" w:rsidRPr="00907B02">
      <w:t>VTS47-13.2.</w:t>
    </w:r>
    <w:r w:rsidR="00F0252C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2FF6"/>
    <w:multiLevelType w:val="hybridMultilevel"/>
    <w:tmpl w:val="5DC4C63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6D55CB6"/>
    <w:multiLevelType w:val="hybridMultilevel"/>
    <w:tmpl w:val="5A82AC34"/>
    <w:lvl w:ilvl="0" w:tplc="0674DC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1E5047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C6034A5"/>
    <w:multiLevelType w:val="hybridMultilevel"/>
    <w:tmpl w:val="C5D6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45A9"/>
    <w:multiLevelType w:val="hybridMultilevel"/>
    <w:tmpl w:val="58E2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57761"/>
    <w:multiLevelType w:val="hybridMultilevel"/>
    <w:tmpl w:val="1FEE3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A7C43"/>
    <w:multiLevelType w:val="hybridMultilevel"/>
    <w:tmpl w:val="F69A1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E71C96"/>
    <w:multiLevelType w:val="hybridMultilevel"/>
    <w:tmpl w:val="9BA828D4"/>
    <w:lvl w:ilvl="0" w:tplc="0809000F">
      <w:start w:val="1"/>
      <w:numFmt w:val="decimal"/>
      <w:lvlText w:val="%1."/>
      <w:lvlJc w:val="left"/>
      <w:pPr>
        <w:ind w:left="788" w:hanging="360"/>
      </w:pPr>
    </w:lvl>
    <w:lvl w:ilvl="1" w:tplc="08090019" w:tentative="1">
      <w:start w:val="1"/>
      <w:numFmt w:val="lowerLetter"/>
      <w:lvlText w:val="%2."/>
      <w:lvlJc w:val="left"/>
      <w:pPr>
        <w:ind w:left="1508" w:hanging="360"/>
      </w:pPr>
    </w:lvl>
    <w:lvl w:ilvl="2" w:tplc="0809001B" w:tentative="1">
      <w:start w:val="1"/>
      <w:numFmt w:val="lowerRoman"/>
      <w:lvlText w:val="%3."/>
      <w:lvlJc w:val="right"/>
      <w:pPr>
        <w:ind w:left="2228" w:hanging="180"/>
      </w:pPr>
    </w:lvl>
    <w:lvl w:ilvl="3" w:tplc="0809000F" w:tentative="1">
      <w:start w:val="1"/>
      <w:numFmt w:val="decimal"/>
      <w:lvlText w:val="%4."/>
      <w:lvlJc w:val="left"/>
      <w:pPr>
        <w:ind w:left="2948" w:hanging="360"/>
      </w:pPr>
    </w:lvl>
    <w:lvl w:ilvl="4" w:tplc="08090019" w:tentative="1">
      <w:start w:val="1"/>
      <w:numFmt w:val="lowerLetter"/>
      <w:lvlText w:val="%5."/>
      <w:lvlJc w:val="left"/>
      <w:pPr>
        <w:ind w:left="3668" w:hanging="360"/>
      </w:pPr>
    </w:lvl>
    <w:lvl w:ilvl="5" w:tplc="0809001B" w:tentative="1">
      <w:start w:val="1"/>
      <w:numFmt w:val="lowerRoman"/>
      <w:lvlText w:val="%6."/>
      <w:lvlJc w:val="right"/>
      <w:pPr>
        <w:ind w:left="4388" w:hanging="180"/>
      </w:pPr>
    </w:lvl>
    <w:lvl w:ilvl="6" w:tplc="0809000F" w:tentative="1">
      <w:start w:val="1"/>
      <w:numFmt w:val="decimal"/>
      <w:lvlText w:val="%7."/>
      <w:lvlJc w:val="left"/>
      <w:pPr>
        <w:ind w:left="5108" w:hanging="360"/>
      </w:pPr>
    </w:lvl>
    <w:lvl w:ilvl="7" w:tplc="08090019" w:tentative="1">
      <w:start w:val="1"/>
      <w:numFmt w:val="lowerLetter"/>
      <w:lvlText w:val="%8."/>
      <w:lvlJc w:val="left"/>
      <w:pPr>
        <w:ind w:left="5828" w:hanging="360"/>
      </w:pPr>
    </w:lvl>
    <w:lvl w:ilvl="8" w:tplc="08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805484B"/>
    <w:multiLevelType w:val="hybridMultilevel"/>
    <w:tmpl w:val="55CE3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C512A"/>
    <w:multiLevelType w:val="hybridMultilevel"/>
    <w:tmpl w:val="E136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25041"/>
    <w:multiLevelType w:val="hybridMultilevel"/>
    <w:tmpl w:val="13F4D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B762A92"/>
    <w:multiLevelType w:val="hybridMultilevel"/>
    <w:tmpl w:val="C6F2B8E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2"/>
  </w:num>
  <w:num w:numId="5">
    <w:abstractNumId w:val="0"/>
  </w:num>
  <w:num w:numId="6">
    <w:abstractNumId w:val="18"/>
  </w:num>
  <w:num w:numId="7">
    <w:abstractNumId w:val="8"/>
  </w:num>
  <w:num w:numId="8">
    <w:abstractNumId w:val="12"/>
  </w:num>
  <w:num w:numId="9">
    <w:abstractNumId w:val="4"/>
  </w:num>
  <w:num w:numId="10">
    <w:abstractNumId w:val="14"/>
  </w:num>
  <w:num w:numId="11">
    <w:abstractNumId w:val="5"/>
  </w:num>
  <w:num w:numId="12">
    <w:abstractNumId w:val="17"/>
  </w:num>
  <w:num w:numId="13">
    <w:abstractNumId w:val="20"/>
  </w:num>
  <w:num w:numId="14">
    <w:abstractNumId w:val="11"/>
  </w:num>
  <w:num w:numId="15">
    <w:abstractNumId w:val="15"/>
  </w:num>
  <w:num w:numId="16">
    <w:abstractNumId w:val="19"/>
  </w:num>
  <w:num w:numId="17">
    <w:abstractNumId w:val="3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0"/>
  </w:num>
  <w:num w:numId="22">
    <w:abstractNumId w:val="7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trackRevisions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176B6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85E"/>
    <w:rsid w:val="00031B8B"/>
    <w:rsid w:val="00032AAA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40E5"/>
    <w:rsid w:val="000567DF"/>
    <w:rsid w:val="00057554"/>
    <w:rsid w:val="00060520"/>
    <w:rsid w:val="00060FE1"/>
    <w:rsid w:val="000616DB"/>
    <w:rsid w:val="00064688"/>
    <w:rsid w:val="000646B5"/>
    <w:rsid w:val="00065A66"/>
    <w:rsid w:val="0006697F"/>
    <w:rsid w:val="00067791"/>
    <w:rsid w:val="00067965"/>
    <w:rsid w:val="00070BF3"/>
    <w:rsid w:val="00070EDF"/>
    <w:rsid w:val="00075686"/>
    <w:rsid w:val="00076D2E"/>
    <w:rsid w:val="0008242F"/>
    <w:rsid w:val="00083DF0"/>
    <w:rsid w:val="000873ED"/>
    <w:rsid w:val="00090B83"/>
    <w:rsid w:val="0009285B"/>
    <w:rsid w:val="000940FE"/>
    <w:rsid w:val="0009431B"/>
    <w:rsid w:val="000A3267"/>
    <w:rsid w:val="000A3669"/>
    <w:rsid w:val="000A3DB4"/>
    <w:rsid w:val="000A3F32"/>
    <w:rsid w:val="000A53F2"/>
    <w:rsid w:val="000A58CC"/>
    <w:rsid w:val="000B1E38"/>
    <w:rsid w:val="000B55BE"/>
    <w:rsid w:val="000B5A1D"/>
    <w:rsid w:val="000B705C"/>
    <w:rsid w:val="000B707B"/>
    <w:rsid w:val="000C484E"/>
    <w:rsid w:val="000C4989"/>
    <w:rsid w:val="000C5B8B"/>
    <w:rsid w:val="000C757E"/>
    <w:rsid w:val="000C7D1F"/>
    <w:rsid w:val="000D0CB8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728A"/>
    <w:rsid w:val="0010752F"/>
    <w:rsid w:val="00114F48"/>
    <w:rsid w:val="00116DAE"/>
    <w:rsid w:val="00132372"/>
    <w:rsid w:val="0013279C"/>
    <w:rsid w:val="001352E6"/>
    <w:rsid w:val="00140CD3"/>
    <w:rsid w:val="00141DD9"/>
    <w:rsid w:val="00142D16"/>
    <w:rsid w:val="00146D14"/>
    <w:rsid w:val="00155B89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7CF6"/>
    <w:rsid w:val="001A12D3"/>
    <w:rsid w:val="001A14FB"/>
    <w:rsid w:val="001A268C"/>
    <w:rsid w:val="001A3D77"/>
    <w:rsid w:val="001A738E"/>
    <w:rsid w:val="001A77B3"/>
    <w:rsid w:val="001B12DB"/>
    <w:rsid w:val="001B4450"/>
    <w:rsid w:val="001B7E1F"/>
    <w:rsid w:val="001C14F7"/>
    <w:rsid w:val="001C2AB0"/>
    <w:rsid w:val="001C2FE0"/>
    <w:rsid w:val="001C4933"/>
    <w:rsid w:val="001D21B4"/>
    <w:rsid w:val="001D342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3C00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6D59"/>
    <w:rsid w:val="00257CB7"/>
    <w:rsid w:val="00257F0D"/>
    <w:rsid w:val="00261413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1FD4"/>
    <w:rsid w:val="00292D8F"/>
    <w:rsid w:val="0029405B"/>
    <w:rsid w:val="00294BFA"/>
    <w:rsid w:val="00296B71"/>
    <w:rsid w:val="00296DD5"/>
    <w:rsid w:val="00296F4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3A0F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377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7A9A"/>
    <w:rsid w:val="003018D1"/>
    <w:rsid w:val="00302A30"/>
    <w:rsid w:val="003033D5"/>
    <w:rsid w:val="00305FC4"/>
    <w:rsid w:val="00306FAD"/>
    <w:rsid w:val="00310A65"/>
    <w:rsid w:val="00310E8E"/>
    <w:rsid w:val="00314D20"/>
    <w:rsid w:val="00315F41"/>
    <w:rsid w:val="003165EF"/>
    <w:rsid w:val="0031699E"/>
    <w:rsid w:val="00317F5F"/>
    <w:rsid w:val="00320575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14C9"/>
    <w:rsid w:val="0039512C"/>
    <w:rsid w:val="003962C0"/>
    <w:rsid w:val="00396644"/>
    <w:rsid w:val="0039734A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363"/>
    <w:rsid w:val="003C4CBB"/>
    <w:rsid w:val="003C5855"/>
    <w:rsid w:val="003C6BFF"/>
    <w:rsid w:val="003C6CE7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21E9"/>
    <w:rsid w:val="00402BD0"/>
    <w:rsid w:val="00402FDF"/>
    <w:rsid w:val="00403912"/>
    <w:rsid w:val="00403D64"/>
    <w:rsid w:val="00404683"/>
    <w:rsid w:val="00405FBF"/>
    <w:rsid w:val="004067F9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6E51"/>
    <w:rsid w:val="00487BE7"/>
    <w:rsid w:val="00490A16"/>
    <w:rsid w:val="00490CBB"/>
    <w:rsid w:val="00493145"/>
    <w:rsid w:val="00493BF9"/>
    <w:rsid w:val="004949B7"/>
    <w:rsid w:val="00494DE5"/>
    <w:rsid w:val="00495507"/>
    <w:rsid w:val="004A2B16"/>
    <w:rsid w:val="004A40B7"/>
    <w:rsid w:val="004A64EF"/>
    <w:rsid w:val="004A6F8E"/>
    <w:rsid w:val="004B09D6"/>
    <w:rsid w:val="004B2370"/>
    <w:rsid w:val="004B6F0D"/>
    <w:rsid w:val="004C0749"/>
    <w:rsid w:val="004C27E6"/>
    <w:rsid w:val="004C28BA"/>
    <w:rsid w:val="004C4C2F"/>
    <w:rsid w:val="004C5D9F"/>
    <w:rsid w:val="004D06EA"/>
    <w:rsid w:val="004D53CC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40167"/>
    <w:rsid w:val="00542735"/>
    <w:rsid w:val="00542D53"/>
    <w:rsid w:val="00544459"/>
    <w:rsid w:val="005449C0"/>
    <w:rsid w:val="005462FA"/>
    <w:rsid w:val="005524DF"/>
    <w:rsid w:val="00560F56"/>
    <w:rsid w:val="005631B5"/>
    <w:rsid w:val="005716F1"/>
    <w:rsid w:val="0057461F"/>
    <w:rsid w:val="00574F6B"/>
    <w:rsid w:val="00580C25"/>
    <w:rsid w:val="005862D7"/>
    <w:rsid w:val="00586DF4"/>
    <w:rsid w:val="00592DA2"/>
    <w:rsid w:val="005935FC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6DA1"/>
    <w:rsid w:val="005C3F1E"/>
    <w:rsid w:val="005C4913"/>
    <w:rsid w:val="005C630A"/>
    <w:rsid w:val="005D0A14"/>
    <w:rsid w:val="005D10A5"/>
    <w:rsid w:val="005D4195"/>
    <w:rsid w:val="005D48DA"/>
    <w:rsid w:val="005D4B64"/>
    <w:rsid w:val="005D51FC"/>
    <w:rsid w:val="005D7581"/>
    <w:rsid w:val="005E1838"/>
    <w:rsid w:val="005E2137"/>
    <w:rsid w:val="005E29F9"/>
    <w:rsid w:val="005E3FC5"/>
    <w:rsid w:val="005E451A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303A"/>
    <w:rsid w:val="00607595"/>
    <w:rsid w:val="00610489"/>
    <w:rsid w:val="006108EB"/>
    <w:rsid w:val="00611D97"/>
    <w:rsid w:val="00612411"/>
    <w:rsid w:val="00612A69"/>
    <w:rsid w:val="0061377B"/>
    <w:rsid w:val="00622051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3C7F"/>
    <w:rsid w:val="00654CBD"/>
    <w:rsid w:val="00660E83"/>
    <w:rsid w:val="006636B8"/>
    <w:rsid w:val="00665082"/>
    <w:rsid w:val="006669EB"/>
    <w:rsid w:val="00670664"/>
    <w:rsid w:val="00670EC1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5DCB"/>
    <w:rsid w:val="00696FFF"/>
    <w:rsid w:val="006A22C3"/>
    <w:rsid w:val="006A55E9"/>
    <w:rsid w:val="006B04DD"/>
    <w:rsid w:val="006B0887"/>
    <w:rsid w:val="006B0F36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44BF"/>
    <w:rsid w:val="006D64BB"/>
    <w:rsid w:val="006D7BF5"/>
    <w:rsid w:val="006E69F0"/>
    <w:rsid w:val="006F1098"/>
    <w:rsid w:val="006F1EEE"/>
    <w:rsid w:val="006F4304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2D44"/>
    <w:rsid w:val="00723905"/>
    <w:rsid w:val="00723FEB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955A8"/>
    <w:rsid w:val="007A104C"/>
    <w:rsid w:val="007A2E45"/>
    <w:rsid w:val="007A43EA"/>
    <w:rsid w:val="007A4C56"/>
    <w:rsid w:val="007A5A6E"/>
    <w:rsid w:val="007A5C39"/>
    <w:rsid w:val="007B2C34"/>
    <w:rsid w:val="007B3578"/>
    <w:rsid w:val="007B50BF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3DC1"/>
    <w:rsid w:val="007F1EF6"/>
    <w:rsid w:val="007F45E4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875"/>
    <w:rsid w:val="00814B2F"/>
    <w:rsid w:val="00814C35"/>
    <w:rsid w:val="008165FE"/>
    <w:rsid w:val="00817033"/>
    <w:rsid w:val="008208CB"/>
    <w:rsid w:val="00821F45"/>
    <w:rsid w:val="008302B2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29"/>
    <w:rsid w:val="00841E5A"/>
    <w:rsid w:val="008432CC"/>
    <w:rsid w:val="00843AF3"/>
    <w:rsid w:val="008461E5"/>
    <w:rsid w:val="00846AEB"/>
    <w:rsid w:val="0084756A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023"/>
    <w:rsid w:val="00895B8D"/>
    <w:rsid w:val="008975F6"/>
    <w:rsid w:val="008A0342"/>
    <w:rsid w:val="008A2F69"/>
    <w:rsid w:val="008A30E0"/>
    <w:rsid w:val="008A3898"/>
    <w:rsid w:val="008A66A1"/>
    <w:rsid w:val="008B2054"/>
    <w:rsid w:val="008B372E"/>
    <w:rsid w:val="008B37D9"/>
    <w:rsid w:val="008B49B1"/>
    <w:rsid w:val="008B60FF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1280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0A2"/>
    <w:rsid w:val="009028D6"/>
    <w:rsid w:val="009052F0"/>
    <w:rsid w:val="00907B02"/>
    <w:rsid w:val="00912116"/>
    <w:rsid w:val="00912D67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3D05"/>
    <w:rsid w:val="009A501A"/>
    <w:rsid w:val="009A529A"/>
    <w:rsid w:val="009A56D9"/>
    <w:rsid w:val="009A576F"/>
    <w:rsid w:val="009A7163"/>
    <w:rsid w:val="009A7822"/>
    <w:rsid w:val="009B0173"/>
    <w:rsid w:val="009B34F5"/>
    <w:rsid w:val="009B4FBA"/>
    <w:rsid w:val="009B5A71"/>
    <w:rsid w:val="009B5DEF"/>
    <w:rsid w:val="009C2EA6"/>
    <w:rsid w:val="009C36FD"/>
    <w:rsid w:val="009C3971"/>
    <w:rsid w:val="009C48B5"/>
    <w:rsid w:val="009C6571"/>
    <w:rsid w:val="009D14BD"/>
    <w:rsid w:val="009D51F8"/>
    <w:rsid w:val="009D5251"/>
    <w:rsid w:val="009D579A"/>
    <w:rsid w:val="009E2A95"/>
    <w:rsid w:val="009E3743"/>
    <w:rsid w:val="009E52B2"/>
    <w:rsid w:val="009E6841"/>
    <w:rsid w:val="009F19BC"/>
    <w:rsid w:val="009F2DAB"/>
    <w:rsid w:val="009F32C3"/>
    <w:rsid w:val="009F4326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4A0A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6038"/>
    <w:rsid w:val="00A47757"/>
    <w:rsid w:val="00A52A6C"/>
    <w:rsid w:val="00A5584F"/>
    <w:rsid w:val="00A57D45"/>
    <w:rsid w:val="00A57E85"/>
    <w:rsid w:val="00A66893"/>
    <w:rsid w:val="00A71065"/>
    <w:rsid w:val="00A72713"/>
    <w:rsid w:val="00A76F45"/>
    <w:rsid w:val="00A80C9B"/>
    <w:rsid w:val="00A833D0"/>
    <w:rsid w:val="00A83E3F"/>
    <w:rsid w:val="00A87A51"/>
    <w:rsid w:val="00A9085C"/>
    <w:rsid w:val="00A91FC1"/>
    <w:rsid w:val="00A92EBA"/>
    <w:rsid w:val="00A94F8B"/>
    <w:rsid w:val="00A9779C"/>
    <w:rsid w:val="00AA1F68"/>
    <w:rsid w:val="00AA5B2E"/>
    <w:rsid w:val="00AA7B59"/>
    <w:rsid w:val="00AB6175"/>
    <w:rsid w:val="00AC01DD"/>
    <w:rsid w:val="00AC1410"/>
    <w:rsid w:val="00AC144D"/>
    <w:rsid w:val="00AC387C"/>
    <w:rsid w:val="00AC4879"/>
    <w:rsid w:val="00AD0070"/>
    <w:rsid w:val="00AD1FA6"/>
    <w:rsid w:val="00AD3A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AF7D34"/>
    <w:rsid w:val="00B01B55"/>
    <w:rsid w:val="00B01F0A"/>
    <w:rsid w:val="00B023E6"/>
    <w:rsid w:val="00B02814"/>
    <w:rsid w:val="00B1046B"/>
    <w:rsid w:val="00B11BBC"/>
    <w:rsid w:val="00B15B62"/>
    <w:rsid w:val="00B16FE6"/>
    <w:rsid w:val="00B17A58"/>
    <w:rsid w:val="00B2069D"/>
    <w:rsid w:val="00B23A5D"/>
    <w:rsid w:val="00B26C75"/>
    <w:rsid w:val="00B27D30"/>
    <w:rsid w:val="00B32039"/>
    <w:rsid w:val="00B320B4"/>
    <w:rsid w:val="00B3516E"/>
    <w:rsid w:val="00B3576C"/>
    <w:rsid w:val="00B35EF0"/>
    <w:rsid w:val="00B4049A"/>
    <w:rsid w:val="00B40D7F"/>
    <w:rsid w:val="00B4268A"/>
    <w:rsid w:val="00B44257"/>
    <w:rsid w:val="00B45B11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47A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505B"/>
    <w:rsid w:val="00B972A6"/>
    <w:rsid w:val="00BA1863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4190"/>
    <w:rsid w:val="00BE5E6B"/>
    <w:rsid w:val="00BE7BDD"/>
    <w:rsid w:val="00BF10E9"/>
    <w:rsid w:val="00BF1647"/>
    <w:rsid w:val="00BF290A"/>
    <w:rsid w:val="00BF3BCA"/>
    <w:rsid w:val="00BF63B8"/>
    <w:rsid w:val="00BF6431"/>
    <w:rsid w:val="00BF660A"/>
    <w:rsid w:val="00C00A2C"/>
    <w:rsid w:val="00C01861"/>
    <w:rsid w:val="00C02488"/>
    <w:rsid w:val="00C04B37"/>
    <w:rsid w:val="00C105CB"/>
    <w:rsid w:val="00C123F5"/>
    <w:rsid w:val="00C13959"/>
    <w:rsid w:val="00C13E38"/>
    <w:rsid w:val="00C202FB"/>
    <w:rsid w:val="00C21E05"/>
    <w:rsid w:val="00C269DD"/>
    <w:rsid w:val="00C31EE7"/>
    <w:rsid w:val="00C3298B"/>
    <w:rsid w:val="00C33187"/>
    <w:rsid w:val="00C3397D"/>
    <w:rsid w:val="00C33E86"/>
    <w:rsid w:val="00C34E19"/>
    <w:rsid w:val="00C36C49"/>
    <w:rsid w:val="00C379BC"/>
    <w:rsid w:val="00C4021B"/>
    <w:rsid w:val="00C42302"/>
    <w:rsid w:val="00C43549"/>
    <w:rsid w:val="00C45F13"/>
    <w:rsid w:val="00C50637"/>
    <w:rsid w:val="00C519E7"/>
    <w:rsid w:val="00C528A1"/>
    <w:rsid w:val="00C53144"/>
    <w:rsid w:val="00C54848"/>
    <w:rsid w:val="00C550F4"/>
    <w:rsid w:val="00C6397C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58A3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1095"/>
    <w:rsid w:val="00CF2FBA"/>
    <w:rsid w:val="00CF4607"/>
    <w:rsid w:val="00CF5ABC"/>
    <w:rsid w:val="00D04048"/>
    <w:rsid w:val="00D05C7B"/>
    <w:rsid w:val="00D10241"/>
    <w:rsid w:val="00D12D83"/>
    <w:rsid w:val="00D13600"/>
    <w:rsid w:val="00D14ACA"/>
    <w:rsid w:val="00D14FB6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24C7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E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55DA"/>
    <w:rsid w:val="00DE7595"/>
    <w:rsid w:val="00DF40B3"/>
    <w:rsid w:val="00DF419D"/>
    <w:rsid w:val="00DF43F2"/>
    <w:rsid w:val="00E00C51"/>
    <w:rsid w:val="00E06045"/>
    <w:rsid w:val="00E0739C"/>
    <w:rsid w:val="00E10A55"/>
    <w:rsid w:val="00E138C1"/>
    <w:rsid w:val="00E1523E"/>
    <w:rsid w:val="00E20D8B"/>
    <w:rsid w:val="00E22652"/>
    <w:rsid w:val="00E2462D"/>
    <w:rsid w:val="00E27429"/>
    <w:rsid w:val="00E30DFD"/>
    <w:rsid w:val="00E33048"/>
    <w:rsid w:val="00E33DED"/>
    <w:rsid w:val="00E34D99"/>
    <w:rsid w:val="00E3556C"/>
    <w:rsid w:val="00E3687B"/>
    <w:rsid w:val="00E41127"/>
    <w:rsid w:val="00E42C8F"/>
    <w:rsid w:val="00E45B59"/>
    <w:rsid w:val="00E46158"/>
    <w:rsid w:val="00E46A30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2C2"/>
    <w:rsid w:val="00EA4E5F"/>
    <w:rsid w:val="00EA6372"/>
    <w:rsid w:val="00EB0170"/>
    <w:rsid w:val="00EB20ED"/>
    <w:rsid w:val="00EB2CDE"/>
    <w:rsid w:val="00EB348C"/>
    <w:rsid w:val="00EB3BCB"/>
    <w:rsid w:val="00EB4A6D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E0659"/>
    <w:rsid w:val="00EE06D1"/>
    <w:rsid w:val="00EE1F85"/>
    <w:rsid w:val="00EE2EC9"/>
    <w:rsid w:val="00EE721F"/>
    <w:rsid w:val="00EE7AA0"/>
    <w:rsid w:val="00EF2A4B"/>
    <w:rsid w:val="00EF2B72"/>
    <w:rsid w:val="00EF3E71"/>
    <w:rsid w:val="00EF4AF9"/>
    <w:rsid w:val="00EF6CAE"/>
    <w:rsid w:val="00EF7F2F"/>
    <w:rsid w:val="00F0252C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5E93"/>
    <w:rsid w:val="00F274F3"/>
    <w:rsid w:val="00F323EF"/>
    <w:rsid w:val="00F36BCB"/>
    <w:rsid w:val="00F37004"/>
    <w:rsid w:val="00F377C8"/>
    <w:rsid w:val="00F531E3"/>
    <w:rsid w:val="00F552EA"/>
    <w:rsid w:val="00F5650F"/>
    <w:rsid w:val="00F5681C"/>
    <w:rsid w:val="00F62917"/>
    <w:rsid w:val="00F70FF0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3632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139A21CD"/>
  <w15:docId w15:val="{7001578F-B33A-4F94-A8C4-663C88FD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nhideWhenUsed/>
    <w:rsid w:val="000540E5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8B60FF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Bullet1">
    <w:name w:val="Bullet 1"/>
    <w:basedOn w:val="BodyText"/>
    <w:qFormat/>
    <w:rsid w:val="009010A2"/>
    <w:pPr>
      <w:numPr>
        <w:numId w:val="12"/>
      </w:numPr>
      <w:spacing w:beforeLines="0" w:before="0"/>
      <w:outlineLvl w:val="0"/>
    </w:pPr>
    <w:rPr>
      <w:rFonts w:ascii="Calibri" w:eastAsiaTheme="minorHAnsi" w:hAnsi="Calibri" w:cs="Arial"/>
      <w:sz w:val="22"/>
      <w:szCs w:val="22"/>
      <w:lang w:eastAsia="en-GB"/>
    </w:rPr>
  </w:style>
  <w:style w:type="paragraph" w:customStyle="1" w:styleId="AppendixHeading1">
    <w:name w:val="Appendix Heading 1"/>
    <w:basedOn w:val="Normal"/>
    <w:next w:val="BodyText"/>
    <w:rsid w:val="009010A2"/>
    <w:pPr>
      <w:numPr>
        <w:numId w:val="14"/>
      </w:numPr>
      <w:spacing w:beforeLines="0" w:before="120" w:after="120"/>
      <w:jc w:val="left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rsid w:val="009010A2"/>
    <w:pPr>
      <w:numPr>
        <w:ilvl w:val="1"/>
        <w:numId w:val="14"/>
      </w:numPr>
      <w:spacing w:beforeLines="0" w:before="120" w:after="120"/>
      <w:jc w:val="left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9010A2"/>
    <w:pPr>
      <w:numPr>
        <w:ilvl w:val="2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9010A2"/>
    <w:pPr>
      <w:numPr>
        <w:ilvl w:val="3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Figure">
    <w:name w:val="Figure_#"/>
    <w:basedOn w:val="Normal"/>
    <w:next w:val="Normal"/>
    <w:qFormat/>
    <w:rsid w:val="009010A2"/>
    <w:pPr>
      <w:numPr>
        <w:numId w:val="15"/>
      </w:numPr>
      <w:spacing w:beforeLines="0" w:before="120" w:after="120"/>
      <w:jc w:val="center"/>
    </w:pPr>
    <w:rPr>
      <w:rFonts w:ascii="Arial" w:hAnsi="Arial"/>
      <w:i/>
      <w:szCs w:val="20"/>
      <w:lang w:eastAsia="en-GB"/>
    </w:rPr>
  </w:style>
  <w:style w:type="paragraph" w:customStyle="1" w:styleId="Bullet3text">
    <w:name w:val="Bullet 3 text"/>
    <w:basedOn w:val="Normal"/>
    <w:rsid w:val="00907B02"/>
    <w:pPr>
      <w:tabs>
        <w:tab w:val="left" w:pos="851"/>
      </w:tabs>
      <w:suppressAutoHyphens/>
      <w:spacing w:beforeLines="0" w:before="0" w:after="60"/>
      <w:ind w:left="2268"/>
      <w:jc w:val="left"/>
    </w:pPr>
    <w:rPr>
      <w:rFonts w:ascii="Calibri" w:hAnsi="Calibri"/>
      <w:sz w:val="20"/>
      <w:szCs w:val="20"/>
      <w:lang w:val="fr-FR" w:eastAsia="en-GB"/>
    </w:rPr>
  </w:style>
  <w:style w:type="paragraph" w:customStyle="1" w:styleId="List1">
    <w:name w:val="List 1"/>
    <w:basedOn w:val="Normal"/>
    <w:qFormat/>
    <w:rsid w:val="00907B02"/>
    <w:pPr>
      <w:numPr>
        <w:numId w:val="18"/>
      </w:numPr>
      <w:tabs>
        <w:tab w:val="left" w:pos="851"/>
      </w:tabs>
      <w:spacing w:beforeLines="0" w:before="0" w:after="120"/>
    </w:pPr>
    <w:rPr>
      <w:rFonts w:ascii="Calibri" w:hAnsi="Calibri"/>
      <w:szCs w:val="20"/>
      <w:lang w:val="fr-FR" w:eastAsia="en-GB"/>
    </w:rPr>
  </w:style>
  <w:style w:type="paragraph" w:customStyle="1" w:styleId="List1indent1">
    <w:name w:val="List 1 indent 1"/>
    <w:basedOn w:val="Normal"/>
    <w:rsid w:val="00907B02"/>
    <w:pPr>
      <w:numPr>
        <w:ilvl w:val="1"/>
        <w:numId w:val="18"/>
      </w:numPr>
      <w:tabs>
        <w:tab w:val="left" w:pos="851"/>
      </w:tabs>
      <w:spacing w:beforeLines="0" w:before="0" w:after="120"/>
    </w:pPr>
    <w:rPr>
      <w:rFonts w:ascii="Calibri" w:hAnsi="Calibri"/>
      <w:szCs w:val="20"/>
      <w:lang w:val="fr-FR" w:eastAsia="en-GB"/>
    </w:rPr>
  </w:style>
  <w:style w:type="paragraph" w:customStyle="1" w:styleId="List1indent2">
    <w:name w:val="List 1 indent 2"/>
    <w:basedOn w:val="Normal"/>
    <w:qFormat/>
    <w:rsid w:val="00907B02"/>
    <w:pPr>
      <w:widowControl w:val="0"/>
      <w:numPr>
        <w:ilvl w:val="2"/>
        <w:numId w:val="18"/>
      </w:numPr>
      <w:tabs>
        <w:tab w:val="left" w:pos="851"/>
      </w:tabs>
      <w:autoSpaceDE w:val="0"/>
      <w:autoSpaceDN w:val="0"/>
      <w:adjustRightInd w:val="0"/>
      <w:spacing w:beforeLines="0" w:before="0" w:after="120"/>
    </w:pPr>
    <w:rPr>
      <w:rFonts w:ascii="Calibri" w:hAnsi="Calibri"/>
      <w:sz w:val="20"/>
      <w:szCs w:val="2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8AAA9-2092-4BB3-AD52-12B20625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Plenary Room</cp:lastModifiedBy>
  <cp:revision>13</cp:revision>
  <cp:lastPrinted>2017-11-14T10:40:00Z</cp:lastPrinted>
  <dcterms:created xsi:type="dcterms:W3CDTF">2019-09-26T11:25:00Z</dcterms:created>
  <dcterms:modified xsi:type="dcterms:W3CDTF">2019-09-27T07:07:00Z</dcterms:modified>
</cp:coreProperties>
</file>